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424DDB68" w:rsidR="00EA2B4A" w:rsidRPr="005217A1" w:rsidRDefault="005217A1" w:rsidP="005217A1">
      <w:pPr>
        <w:pStyle w:val="Akapitzlist"/>
        <w:spacing w:before="120" w:line="276" w:lineRule="auto"/>
        <w:ind w:left="284"/>
        <w:jc w:val="right"/>
        <w:outlineLvl w:val="0"/>
        <w:rPr>
          <w:rFonts w:cstheme="minorHAnsi"/>
          <w:b/>
          <w:color w:val="C00000"/>
          <w:sz w:val="20"/>
        </w:rPr>
      </w:pPr>
      <w:r w:rsidRPr="005217A1">
        <w:rPr>
          <w:rFonts w:cstheme="minorHAnsi"/>
          <w:b/>
          <w:color w:val="C00000"/>
          <w:sz w:val="20"/>
        </w:rPr>
        <w:t>Część 2</w:t>
      </w: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7BC325AF"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784AAC" w:rsidRPr="00784AAC">
        <w:rPr>
          <w:rFonts w:cstheme="minorHAnsi"/>
          <w:b/>
          <w:bCs/>
          <w:szCs w:val="18"/>
          <w:u w:val="single"/>
        </w:rPr>
        <w:t>Bełchatów</w:t>
      </w:r>
      <w:r w:rsidRPr="00EA2B4A">
        <w:rPr>
          <w:rFonts w:cstheme="minorHAnsi"/>
          <w:szCs w:val="18"/>
        </w:rPr>
        <w:t xml:space="preserve"> dla zadania pn</w:t>
      </w:r>
      <w:r w:rsidRPr="00784AAC">
        <w:rPr>
          <w:rFonts w:cstheme="minorHAnsi"/>
          <w:b/>
          <w:bCs/>
          <w:szCs w:val="18"/>
          <w:u w:val="single"/>
        </w:rPr>
        <w:t>. „</w:t>
      </w:r>
      <w:r w:rsidR="00784AAC" w:rsidRPr="00784AAC">
        <w:rPr>
          <w:rFonts w:cstheme="minorHAnsi"/>
          <w:b/>
          <w:bCs/>
          <w:szCs w:val="18"/>
          <w:u w:val="single"/>
        </w:rPr>
        <w:t xml:space="preserve">Przebudowa linii </w:t>
      </w:r>
      <w:proofErr w:type="spellStart"/>
      <w:r w:rsidR="00784AAC" w:rsidRPr="00784AAC">
        <w:rPr>
          <w:rFonts w:cstheme="minorHAnsi"/>
          <w:b/>
          <w:bCs/>
          <w:szCs w:val="18"/>
          <w:u w:val="single"/>
        </w:rPr>
        <w:t>nN</w:t>
      </w:r>
      <w:proofErr w:type="spellEnd"/>
      <w:r w:rsidR="00784AAC" w:rsidRPr="00784AAC">
        <w:rPr>
          <w:rFonts w:cstheme="minorHAnsi"/>
          <w:b/>
          <w:bCs/>
          <w:szCs w:val="18"/>
          <w:u w:val="single"/>
        </w:rPr>
        <w:t xml:space="preserve"> w obrębie stacji Kol. Raducka 1 nr 7-0211 i Kol Raducka 2, nr 7-1166 gm. Osjaków</w:t>
      </w:r>
      <w:r w:rsidRPr="00784AAC">
        <w:rPr>
          <w:rFonts w:cstheme="minorHAnsi"/>
          <w:b/>
          <w:bCs/>
          <w:szCs w:val="18"/>
          <w:u w:val="single"/>
        </w:rPr>
        <w:t>”</w:t>
      </w:r>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7CDF96ED" w:rsidR="00EA2B4A" w:rsidRPr="00EA2B4A" w:rsidRDefault="00784AAC" w:rsidP="00EA2B4A">
      <w:pPr>
        <w:pStyle w:val="Akapitzlist"/>
        <w:spacing w:before="120" w:line="276" w:lineRule="auto"/>
        <w:ind w:left="284"/>
        <w:outlineLvl w:val="0"/>
        <w:rPr>
          <w:rFonts w:cs="Calibri"/>
          <w:b/>
          <w:szCs w:val="18"/>
        </w:rPr>
      </w:pPr>
      <w:r w:rsidRPr="00784AAC">
        <w:rPr>
          <w:rFonts w:cs="Calibri"/>
          <w:b/>
          <w:szCs w:val="18"/>
          <w:u w:val="single"/>
        </w:rPr>
        <w:t>24 miesiące</w:t>
      </w:r>
      <w:r w:rsidR="00EA2B4A" w:rsidRPr="00EA2B4A">
        <w:rPr>
          <w:rFonts w:cs="Calibri"/>
          <w:b/>
          <w:szCs w:val="18"/>
        </w:rPr>
        <w:t xml:space="preserve"> 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lastRenderedPageBreak/>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 xml:space="preserve">Załącznik nr 1.4 – Wzór porozumienia o ustanowienie nieodpłatnej służebności </w:t>
      </w:r>
      <w:proofErr w:type="spellStart"/>
      <w:r w:rsidRPr="00784AAC">
        <w:rPr>
          <w:rFonts w:cstheme="minorHAnsi"/>
          <w:szCs w:val="18"/>
        </w:rPr>
        <w:t>przesyłu</w:t>
      </w:r>
      <w:proofErr w:type="spellEnd"/>
    </w:p>
    <w:p w14:paraId="5D88B94C" w14:textId="77777777" w:rsidR="00EA2B4A" w:rsidRPr="00784AAC" w:rsidRDefault="00EA2B4A" w:rsidP="00EA2B4A">
      <w:pPr>
        <w:rPr>
          <w:rFonts w:cstheme="minorHAnsi"/>
          <w:szCs w:val="18"/>
        </w:rPr>
      </w:pPr>
      <w:r w:rsidRPr="00784AAC">
        <w:rPr>
          <w:rFonts w:cstheme="minorHAnsi"/>
          <w:szCs w:val="18"/>
        </w:rPr>
        <w:t xml:space="preserve">Załącznik nr 1.5  – Wzór porozumienia o ustanowienie odpłatnej służebności </w:t>
      </w:r>
      <w:proofErr w:type="spellStart"/>
      <w:r w:rsidRPr="00784AAC">
        <w:rPr>
          <w:rFonts w:cstheme="minorHAnsi"/>
          <w:szCs w:val="18"/>
        </w:rPr>
        <w:t>przesyłu</w:t>
      </w:r>
      <w:proofErr w:type="spellEnd"/>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1A21EE4D" w14:textId="7E389AF9" w:rsidR="00EA2B4A" w:rsidRPr="00784AAC" w:rsidRDefault="00EA2B4A" w:rsidP="00EA2B4A">
      <w:pPr>
        <w:rPr>
          <w:rFonts w:cstheme="minorHAnsi"/>
          <w:szCs w:val="18"/>
        </w:rPr>
      </w:pPr>
      <w:r w:rsidRPr="00784AAC">
        <w:rPr>
          <w:rFonts w:cstheme="minorHAnsi"/>
          <w:szCs w:val="18"/>
        </w:rPr>
        <w:t>Załącznik nr 1.8 – Mapka podglądowa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Decyzja o ustaleniu lokalizacji inwestycji celu publicznego z załącznikiem graficznym lub </w:t>
      </w:r>
      <w:proofErr w:type="spellStart"/>
      <w:r w:rsidRPr="00EA2B4A">
        <w:rPr>
          <w:rFonts w:cstheme="minorHAnsi"/>
          <w:szCs w:val="18"/>
        </w:rPr>
        <w:t>Wyrys</w:t>
      </w:r>
      <w:proofErr w:type="spellEnd"/>
      <w:r w:rsidRPr="00EA2B4A">
        <w:rPr>
          <w:rFonts w:cstheme="minorHAnsi"/>
          <w:szCs w:val="18"/>
        </w:rPr>
        <w:t xml:space="preserve">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Schematy jednokreskowe (np. linie SN, </w:t>
      </w:r>
      <w:proofErr w:type="spellStart"/>
      <w:r w:rsidRPr="00EA2B4A">
        <w:rPr>
          <w:rFonts w:cstheme="minorHAnsi"/>
          <w:szCs w:val="18"/>
        </w:rPr>
        <w:t>nn</w:t>
      </w:r>
      <w:proofErr w:type="spellEnd"/>
      <w:r w:rsidRPr="00EA2B4A">
        <w:rPr>
          <w:rFonts w:cstheme="minorHAnsi"/>
          <w:szCs w:val="18"/>
        </w:rPr>
        <w:t>,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Zbiorcze zestawienia materiałów dla linii napowietrznej, kabli – SN, </w:t>
      </w:r>
      <w:proofErr w:type="spellStart"/>
      <w:r w:rsidRPr="00EA2B4A">
        <w:rPr>
          <w:rFonts w:cstheme="minorHAnsi"/>
          <w:szCs w:val="18"/>
        </w:rPr>
        <w:t>nN</w:t>
      </w:r>
      <w:proofErr w:type="spellEnd"/>
      <w:r w:rsidRPr="00EA2B4A">
        <w:rPr>
          <w:rFonts w:cstheme="minorHAnsi"/>
          <w:szCs w:val="18"/>
        </w:rPr>
        <w:t>,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Tabele demontażowe (linii SN, stacji, linii </w:t>
      </w:r>
      <w:proofErr w:type="spellStart"/>
      <w:r w:rsidRPr="00EA2B4A">
        <w:rPr>
          <w:rFonts w:cstheme="minorHAnsi"/>
          <w:szCs w:val="18"/>
        </w:rPr>
        <w:t>nn</w:t>
      </w:r>
      <w:proofErr w:type="spellEnd"/>
      <w:r w:rsidRPr="00EA2B4A">
        <w:rPr>
          <w:rFonts w:cstheme="minorHAnsi"/>
          <w:szCs w:val="18"/>
        </w:rPr>
        <w:t>,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EA2B4A">
        <w:rPr>
          <w:rFonts w:cstheme="minorHAnsi"/>
          <w:szCs w:val="18"/>
        </w:rPr>
        <w:t>dojazdowa-uzgodniona</w:t>
      </w:r>
      <w:proofErr w:type="spellEnd"/>
      <w:r w:rsidRPr="00EA2B4A">
        <w:rPr>
          <w:rFonts w:cstheme="minorHAnsi"/>
          <w:szCs w:val="18"/>
        </w:rPr>
        <w:t xml:space="preserve">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Oryginały umów z właścicielami gruntu o udostępnienie nieruchomości w celu budowy urządzeń energetycznych, porozumienia w sprawie ustanowienia służebności </w:t>
      </w:r>
      <w:proofErr w:type="spellStart"/>
      <w:r w:rsidRPr="00EA2B4A">
        <w:rPr>
          <w:rFonts w:cstheme="minorHAnsi"/>
          <w:szCs w:val="18"/>
        </w:rPr>
        <w:t>przesyłu</w:t>
      </w:r>
      <w:proofErr w:type="spellEnd"/>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Akty notarialne służebności </w:t>
      </w:r>
      <w:proofErr w:type="spellStart"/>
      <w:r w:rsidRPr="00EA2B4A">
        <w:rPr>
          <w:rFonts w:cstheme="minorHAnsi"/>
          <w:szCs w:val="18"/>
        </w:rPr>
        <w:t>przesyłu</w:t>
      </w:r>
      <w:proofErr w:type="spellEnd"/>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w:t>
      </w:r>
      <w:proofErr w:type="spellStart"/>
      <w:r w:rsidRPr="00EA2B4A">
        <w:rPr>
          <w:rFonts w:cstheme="minorHAnsi"/>
          <w:szCs w:val="18"/>
        </w:rPr>
        <w:t>Sekocenbud</w:t>
      </w:r>
      <w:proofErr w:type="spellEnd"/>
      <w:r w:rsidRPr="00EA2B4A">
        <w:rPr>
          <w:rFonts w:cstheme="minorHAnsi"/>
          <w:szCs w:val="18"/>
        </w:rPr>
        <w:t>),</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w:t>
      </w:r>
      <w:proofErr w:type="spellStart"/>
      <w:r w:rsidRPr="00EA2B4A">
        <w:rPr>
          <w:rFonts w:cstheme="minorHAnsi"/>
          <w:szCs w:val="18"/>
        </w:rPr>
        <w:t>Kp</w:t>
      </w:r>
      <w:proofErr w:type="spellEnd"/>
      <w:r w:rsidRPr="00EA2B4A">
        <w:rPr>
          <w:rFonts w:cstheme="minorHAnsi"/>
          <w:szCs w:val="18"/>
        </w:rPr>
        <w:t xml:space="preserve">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 xml:space="preserve">Z = 10 % (od </w:t>
      </w:r>
      <w:proofErr w:type="spellStart"/>
      <w:r w:rsidRPr="00EA2B4A">
        <w:rPr>
          <w:rFonts w:cstheme="minorHAnsi"/>
          <w:szCs w:val="18"/>
        </w:rPr>
        <w:t>R+S+Kp</w:t>
      </w:r>
      <w:proofErr w:type="spellEnd"/>
      <w:r w:rsidRPr="00EA2B4A">
        <w:rPr>
          <w:rFonts w:cstheme="minorHAnsi"/>
          <w:szCs w:val="18"/>
        </w:rPr>
        <w:t>)</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EA2B4A">
        <w:rPr>
          <w:rFonts w:cstheme="minorHAnsi"/>
          <w:szCs w:val="18"/>
        </w:rPr>
        <w:t>Orgbud</w:t>
      </w:r>
      <w:proofErr w:type="spellEnd"/>
      <w:r w:rsidRPr="00EA2B4A">
        <w:rPr>
          <w:rFonts w:cstheme="minorHAnsi"/>
          <w:szCs w:val="18"/>
        </w:rPr>
        <w:t>-Serwis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 xml:space="preserve">Wzór porozumienia o ustanowienie nieodpłatnej służebności </w:t>
      </w:r>
      <w:proofErr w:type="spellStart"/>
      <w:r w:rsidRPr="00EA2B4A">
        <w:rPr>
          <w:rFonts w:cstheme="minorHAnsi"/>
          <w:b/>
          <w:szCs w:val="18"/>
        </w:rPr>
        <w:t>przesyłu</w:t>
      </w:r>
      <w:proofErr w:type="spellEnd"/>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54C2BEDF"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 xml:space="preserve">Wzór porozumienia o ustanowienie odpłatnej służebności </w:t>
      </w:r>
      <w:proofErr w:type="spellStart"/>
      <w:r w:rsidRPr="00EA2B4A">
        <w:rPr>
          <w:rFonts w:cstheme="minorHAnsi"/>
          <w:b/>
          <w:szCs w:val="18"/>
        </w:rPr>
        <w:t>przesyłu</w:t>
      </w:r>
      <w:proofErr w:type="spellEnd"/>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24F994F4"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w:t>
      </w:r>
      <w:proofErr w:type="spellStart"/>
      <w:r w:rsidRPr="00EA2B4A">
        <w:rPr>
          <w:rFonts w:cstheme="minorHAnsi"/>
          <w:szCs w:val="18"/>
        </w:rPr>
        <w:t>przesyłu</w:t>
      </w:r>
      <w:proofErr w:type="spellEnd"/>
      <w:r w:rsidRPr="00EA2B4A">
        <w:rPr>
          <w:rFonts w:cstheme="minorHAnsi"/>
          <w:szCs w:val="18"/>
        </w:rPr>
        <w:t xml:space="preserve">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xml:space="preserve">), najpóźniej w terminie 30 dni od dnia podpisania przez Właściciela nieruchomości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w:t>
      </w:r>
      <w:proofErr w:type="spellStart"/>
      <w:r w:rsidRPr="00EA2B4A">
        <w:rPr>
          <w:rFonts w:cstheme="minorHAnsi"/>
          <w:szCs w:val="18"/>
        </w:rPr>
        <w:t>przesyłu</w:t>
      </w:r>
      <w:proofErr w:type="spellEnd"/>
      <w:r w:rsidRPr="00EA2B4A">
        <w:rPr>
          <w:rFonts w:cstheme="minorHAnsi"/>
          <w:szCs w:val="18"/>
        </w:rPr>
        <w:t xml:space="preserve">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wraz z wypisem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B5254" w14:textId="77777777" w:rsidR="00E5062F" w:rsidRDefault="00E5062F" w:rsidP="00582CE9">
      <w:pPr>
        <w:spacing w:after="0"/>
      </w:pPr>
      <w:r>
        <w:separator/>
      </w:r>
    </w:p>
  </w:endnote>
  <w:endnote w:type="continuationSeparator" w:id="0">
    <w:p w14:paraId="70AF35CD" w14:textId="77777777" w:rsidR="00E5062F" w:rsidRDefault="00E5062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B8756" w14:textId="77777777" w:rsidR="00E5062F" w:rsidRDefault="00E5062F" w:rsidP="00582CE9">
      <w:pPr>
        <w:spacing w:after="0"/>
      </w:pPr>
      <w:r>
        <w:separator/>
      </w:r>
    </w:p>
  </w:footnote>
  <w:footnote w:type="continuationSeparator" w:id="0">
    <w:p w14:paraId="446838D6" w14:textId="77777777" w:rsidR="00E5062F" w:rsidRDefault="00E5062F"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B2F813B"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5217A1">
            <w:rPr>
              <w:rFonts w:asciiTheme="majorHAnsi" w:hAnsiTheme="majorHAnsi"/>
              <w:color w:val="000000" w:themeColor="text1"/>
              <w:sz w:val="14"/>
              <w:szCs w:val="18"/>
            </w:rPr>
            <w:t>04271</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4EE"/>
    <w:rsid w:val="001A2A0C"/>
    <w:rsid w:val="001A4996"/>
    <w:rsid w:val="001B0061"/>
    <w:rsid w:val="001D1A8B"/>
    <w:rsid w:val="001D2EB1"/>
    <w:rsid w:val="001E7E73"/>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04F93"/>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5916"/>
    <w:rsid w:val="004F6B10"/>
    <w:rsid w:val="00520308"/>
    <w:rsid w:val="005217A1"/>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055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AAC"/>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1E89"/>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062F"/>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5E2C"/>
    <w:rsid w:val="00F01E75"/>
    <w:rsid w:val="00F21DD8"/>
    <w:rsid w:val="00F25128"/>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2.docx</dmsv2BaseFileName>
    <dmsv2BaseDisplayName xmlns="http://schemas.microsoft.com/sharepoint/v3">Załącznik nr 1 do SWZ - OPZ dla cz. 2</dmsv2BaseDisplayName>
    <dmsv2SWPP2ObjectNumber xmlns="http://schemas.microsoft.com/sharepoint/v3">POST/DYS/OLD/GZ/04271/2025                        </dmsv2SWPP2ObjectNumber>
    <dmsv2SWPP2SumMD5 xmlns="http://schemas.microsoft.com/sharepoint/v3">72267130b6766d20e1b56506d9302cec</dmsv2SWPP2SumMD5>
    <dmsv2BaseMoved xmlns="http://schemas.microsoft.com/sharepoint/v3">false</dmsv2BaseMoved>
    <dmsv2BaseIsSensitive xmlns="http://schemas.microsoft.com/sharepoint/v3">true</dmsv2BaseIsSensitive>
    <dmsv2SWPP2IDSWPP2 xmlns="http://schemas.microsoft.com/sharepoint/v3">700019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23892134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JEUP5JKVCYQC-1440096624-6052</_dlc_DocId>
    <_dlc_DocIdUrl xmlns="a19cb1c7-c5c7-46d4-85ae-d83685407bba">
      <Url>https://swpp2.dms.gkpge.pl/sites/41/_layouts/15/DocIdRedir.aspx?ID=JEUP5JKVCYQC-1440096624-6052</Url>
      <Description>JEUP5JKVCYQC-1440096624-6052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6F9D550-C84C-4C49-A682-65EECF20FB7F}">
  <ds:schemaRefs>
    <ds:schemaRef ds:uri="http://schemas.microsoft.com/sharepoint/events"/>
  </ds:schemaRefs>
</ds:datastoreItem>
</file>

<file path=customXml/itemProps4.xml><?xml version="1.0" encoding="utf-8"?>
<ds:datastoreItem xmlns:ds="http://schemas.openxmlformats.org/officeDocument/2006/customXml" ds:itemID="{B7A7613E-7666-4527-84C1-6EBF5AEF5985}"/>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131</TotalTime>
  <Pages>17</Pages>
  <Words>5226</Words>
  <Characters>31360</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20</cp:revision>
  <cp:lastPrinted>2024-07-15T11:21:00Z</cp:lastPrinted>
  <dcterms:created xsi:type="dcterms:W3CDTF">2025-10-01T10:46:00Z</dcterms:created>
  <dcterms:modified xsi:type="dcterms:W3CDTF">2025-11-26T11:50:00Z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11d21bcd-3b20-4781-8775-e5170e9794b0</vt:lpwstr>
  </property>
</Properties>
</file>